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1DEF2E" w14:textId="77777777" w:rsidR="009F30A9" w:rsidRDefault="009F30A9" w:rsidP="009F30A9">
      <w:pPr>
        <w:spacing w:before="120"/>
        <w:ind w:right="1979"/>
      </w:pPr>
      <w:r>
        <w:t>Presseinformation</w:t>
      </w:r>
    </w:p>
    <w:p w14:paraId="316DAFD2" w14:textId="77777777" w:rsidR="009F30A9" w:rsidRDefault="009F30A9" w:rsidP="009F30A9">
      <w:pPr>
        <w:spacing w:before="120"/>
        <w:ind w:right="1979"/>
      </w:pPr>
    </w:p>
    <w:p w14:paraId="57FEEBA5" w14:textId="3C510B6D" w:rsidR="009F30A9" w:rsidRDefault="009F30A9" w:rsidP="009F30A9">
      <w:pPr>
        <w:spacing w:before="120"/>
        <w:ind w:right="1979"/>
      </w:pPr>
      <w:r>
        <w:t>Head:</w:t>
      </w:r>
      <w:ins w:id="0" w:author="Daniela Singer" w:date="2021-06-01T14:48:00Z">
        <w:r w:rsidR="00A177AA">
          <w:t xml:space="preserve"> </w:t>
        </w:r>
        <w:r w:rsidR="00093BF5">
          <w:t xml:space="preserve">   </w:t>
        </w:r>
      </w:ins>
    </w:p>
    <w:p w14:paraId="69A30968" w14:textId="77777777" w:rsidR="009F30A9" w:rsidRPr="008E784A" w:rsidRDefault="00134D46" w:rsidP="009F30A9">
      <w:pPr>
        <w:spacing w:before="120"/>
        <w:ind w:right="1979"/>
        <w:rPr>
          <w:b/>
          <w:sz w:val="32"/>
        </w:rPr>
      </w:pPr>
      <w:r>
        <w:rPr>
          <w:b/>
          <w:sz w:val="32"/>
        </w:rPr>
        <w:t>Die Welt erleben</w:t>
      </w:r>
      <w:r w:rsidR="00670523">
        <w:rPr>
          <w:b/>
          <w:sz w:val="32"/>
        </w:rPr>
        <w:t xml:space="preserve"> mit Rotary</w:t>
      </w:r>
    </w:p>
    <w:p w14:paraId="2EACCD46" w14:textId="77777777" w:rsidR="009F30A9" w:rsidRDefault="009F30A9" w:rsidP="009F30A9">
      <w:pPr>
        <w:spacing w:before="120"/>
        <w:ind w:right="1979"/>
      </w:pPr>
      <w:proofErr w:type="spellStart"/>
      <w:r>
        <w:t>Subhead</w:t>
      </w:r>
      <w:proofErr w:type="spellEnd"/>
      <w:r>
        <w:t>:</w:t>
      </w:r>
    </w:p>
    <w:p w14:paraId="364BBEE3" w14:textId="3AFCBB25" w:rsidR="009F30A9" w:rsidRDefault="009F30A9" w:rsidP="009F30A9">
      <w:pPr>
        <w:spacing w:before="120"/>
        <w:ind w:right="1979"/>
        <w:rPr>
          <w:b/>
        </w:rPr>
      </w:pPr>
      <w:r>
        <w:rPr>
          <w:b/>
        </w:rPr>
        <w:t>Rotary Club</w:t>
      </w:r>
      <w:r w:rsidR="00670523">
        <w:rPr>
          <w:b/>
        </w:rPr>
        <w:t>s bieten Schüler</w:t>
      </w:r>
      <w:r w:rsidR="00F2766B">
        <w:rPr>
          <w:b/>
        </w:rPr>
        <w:t>*i</w:t>
      </w:r>
      <w:r w:rsidR="00670523">
        <w:rPr>
          <w:b/>
        </w:rPr>
        <w:t xml:space="preserve">nnen ab </w:t>
      </w:r>
      <w:del w:id="1" w:author="Daniela Singer" w:date="2021-05-16T20:42:00Z">
        <w:r w:rsidR="00670523" w:rsidDel="00870005">
          <w:rPr>
            <w:b/>
          </w:rPr>
          <w:delText xml:space="preserve">15 </w:delText>
        </w:r>
      </w:del>
      <w:ins w:id="2" w:author="Daniela Singer" w:date="2021-05-16T20:42:00Z">
        <w:r w:rsidR="00870005">
          <w:rPr>
            <w:b/>
          </w:rPr>
          <w:t xml:space="preserve">14 </w:t>
        </w:r>
      </w:ins>
      <w:r w:rsidR="00670523">
        <w:rPr>
          <w:b/>
        </w:rPr>
        <w:t>Jahre</w:t>
      </w:r>
      <w:r w:rsidR="00F61EEB">
        <w:rPr>
          <w:b/>
        </w:rPr>
        <w:t>n</w:t>
      </w:r>
      <w:r w:rsidR="00670523">
        <w:rPr>
          <w:b/>
        </w:rPr>
        <w:t xml:space="preserve"> </w:t>
      </w:r>
      <w:r w:rsidR="00F2766B">
        <w:rPr>
          <w:b/>
        </w:rPr>
        <w:t xml:space="preserve">und jungen Erwachsenen bis 30 Jahre </w:t>
      </w:r>
      <w:r w:rsidR="00DD0B2A">
        <w:rPr>
          <w:b/>
        </w:rPr>
        <w:t>A</w:t>
      </w:r>
      <w:r>
        <w:rPr>
          <w:b/>
        </w:rPr>
        <w:t>ustausch</w:t>
      </w:r>
      <w:r w:rsidR="00DD0B2A">
        <w:rPr>
          <w:b/>
        </w:rPr>
        <w:t>programme in die ganze Welt</w:t>
      </w:r>
      <w:r w:rsidR="00723B69">
        <w:rPr>
          <w:b/>
        </w:rPr>
        <w:t xml:space="preserve">. </w:t>
      </w:r>
      <w:r w:rsidR="00F2766B">
        <w:rPr>
          <w:b/>
        </w:rPr>
        <w:t xml:space="preserve">Am </w:t>
      </w:r>
      <w:del w:id="3" w:author="Claudia Sprakel" w:date="2022-04-08T11:25:00Z">
        <w:r w:rsidR="00F2766B" w:rsidDel="00612D5F">
          <w:rPr>
            <w:b/>
          </w:rPr>
          <w:delText>7. Juli</w:delText>
        </w:r>
      </w:del>
      <w:ins w:id="4" w:author="Claudia Sprakel" w:date="2022-04-08T11:25:00Z">
        <w:r w:rsidR="00612D5F">
          <w:rPr>
            <w:b/>
          </w:rPr>
          <w:t>11. Mai 2022</w:t>
        </w:r>
      </w:ins>
      <w:r w:rsidR="00F2766B">
        <w:rPr>
          <w:b/>
        </w:rPr>
        <w:t xml:space="preserve"> findet </w:t>
      </w:r>
      <w:r w:rsidR="00C834D4">
        <w:rPr>
          <w:b/>
        </w:rPr>
        <w:t>die erste</w:t>
      </w:r>
      <w:r w:rsidR="00F2766B">
        <w:rPr>
          <w:b/>
        </w:rPr>
        <w:t xml:space="preserve"> deutschlandweite Online-Info</w:t>
      </w:r>
      <w:r w:rsidR="00C834D4">
        <w:rPr>
          <w:b/>
        </w:rPr>
        <w:t>-V</w:t>
      </w:r>
      <w:r w:rsidR="00F2766B">
        <w:rPr>
          <w:b/>
        </w:rPr>
        <w:t xml:space="preserve">eranstaltung </w:t>
      </w:r>
      <w:r w:rsidR="00C834D4">
        <w:rPr>
          <w:b/>
        </w:rPr>
        <w:t xml:space="preserve">dazu </w:t>
      </w:r>
      <w:r w:rsidR="00F2766B">
        <w:rPr>
          <w:b/>
        </w:rPr>
        <w:t>statt.</w:t>
      </w:r>
    </w:p>
    <w:p w14:paraId="12E6D6BF" w14:textId="77777777" w:rsidR="009F30A9" w:rsidRDefault="009F30A9" w:rsidP="009F30A9">
      <w:pPr>
        <w:spacing w:before="120"/>
        <w:ind w:right="1979"/>
      </w:pPr>
      <w:r>
        <w:t>Copy:</w:t>
      </w:r>
    </w:p>
    <w:p w14:paraId="3CC90D6B" w14:textId="04EB07EC" w:rsidR="0059037E" w:rsidRPr="002F2F0E" w:rsidRDefault="00E5615C" w:rsidP="002F2F0E">
      <w:pPr>
        <w:spacing w:before="120"/>
        <w:ind w:right="1978"/>
        <w:rPr>
          <w:rStyle w:val="apple-converted-space"/>
          <w:szCs w:val="22"/>
        </w:rPr>
      </w:pPr>
      <w:r>
        <w:t xml:space="preserve">Der </w:t>
      </w:r>
      <w:r w:rsidR="00134D46">
        <w:t xml:space="preserve">Jugendaustausch </w:t>
      </w:r>
      <w:r>
        <w:t>ist eine der Sä</w:t>
      </w:r>
      <w:r w:rsidR="007D6475">
        <w:t>ulen von Rotary International</w:t>
      </w:r>
      <w:r w:rsidR="00F2766B">
        <w:t xml:space="preserve">. </w:t>
      </w:r>
      <w:r w:rsidR="002F2F0E">
        <w:rPr>
          <w:rFonts w:cs="Arial"/>
          <w:color w:val="000000"/>
          <w:szCs w:val="22"/>
        </w:rPr>
        <w:t>U</w:t>
      </w:r>
      <w:r w:rsidR="00B52557" w:rsidRPr="00B3517B">
        <w:rPr>
          <w:rFonts w:cs="Arial"/>
          <w:color w:val="000000"/>
          <w:szCs w:val="22"/>
        </w:rPr>
        <w:t xml:space="preserve">nter Corona </w:t>
      </w:r>
      <w:r w:rsidR="002F2F0E">
        <w:rPr>
          <w:rFonts w:cs="Arial"/>
          <w:color w:val="000000"/>
          <w:szCs w:val="22"/>
        </w:rPr>
        <w:t xml:space="preserve">hat er </w:t>
      </w:r>
      <w:r w:rsidR="00B52557" w:rsidRPr="00B3517B">
        <w:rPr>
          <w:rFonts w:cs="Arial"/>
          <w:color w:val="000000"/>
          <w:szCs w:val="22"/>
        </w:rPr>
        <w:t>sehr stark gelitten</w:t>
      </w:r>
      <w:r w:rsidR="00B3517B">
        <w:rPr>
          <w:rFonts w:cs="Arial"/>
          <w:color w:val="000000"/>
          <w:szCs w:val="22"/>
        </w:rPr>
        <w:t xml:space="preserve"> und ist in den letzten beiden Jahren praktisch komplett ausgefallen.</w:t>
      </w:r>
      <w:ins w:id="5" w:author="Claudia Sprakel" w:date="2022-04-08T11:29:00Z">
        <w:r w:rsidR="008B4F18">
          <w:rPr>
            <w:rFonts w:cs="Arial"/>
            <w:color w:val="000000"/>
            <w:szCs w:val="22"/>
          </w:rPr>
          <w:t xml:space="preserve"> Diesen Sommer wird der erste Jahrgang seit Corona wieder in das Abente</w:t>
        </w:r>
      </w:ins>
      <w:ins w:id="6" w:author="Claudia Sprakel" w:date="2022-04-08T11:30:00Z">
        <w:r w:rsidR="008B4F18">
          <w:rPr>
            <w:rFonts w:cs="Arial"/>
            <w:color w:val="000000"/>
            <w:szCs w:val="22"/>
          </w:rPr>
          <w:t xml:space="preserve">uer aufbrechen. </w:t>
        </w:r>
      </w:ins>
      <w:r w:rsidR="00B3517B">
        <w:rPr>
          <w:rFonts w:cs="Arial"/>
          <w:color w:val="000000"/>
          <w:szCs w:val="22"/>
        </w:rPr>
        <w:t xml:space="preserve"> Um die Erfahrungen in aller Welt </w:t>
      </w:r>
      <w:del w:id="7" w:author="Helmut Lanfermann" w:date="2021-05-17T14:14:00Z">
        <w:r w:rsidR="00B3517B" w:rsidDel="00DD2D33">
          <w:rPr>
            <w:rFonts w:cs="Arial"/>
            <w:color w:val="000000"/>
            <w:szCs w:val="22"/>
          </w:rPr>
          <w:delText xml:space="preserve">im </w:delText>
        </w:r>
      </w:del>
      <w:del w:id="8" w:author="Claudia Sprakel" w:date="2022-04-08T11:30:00Z">
        <w:r w:rsidR="00B3517B" w:rsidDel="008B4F18">
          <w:rPr>
            <w:rFonts w:cs="Arial"/>
            <w:color w:val="000000"/>
            <w:szCs w:val="22"/>
          </w:rPr>
          <w:delText>ab 202</w:delText>
        </w:r>
      </w:del>
      <w:del w:id="9" w:author="Claudia Sprakel" w:date="2022-04-08T11:25:00Z">
        <w:r w:rsidR="00B3517B" w:rsidDel="00612D5F">
          <w:rPr>
            <w:rFonts w:cs="Arial"/>
            <w:color w:val="000000"/>
            <w:szCs w:val="22"/>
          </w:rPr>
          <w:delText>2</w:delText>
        </w:r>
      </w:del>
      <w:del w:id="10" w:author="Claudia Sprakel" w:date="2022-04-08T11:30:00Z">
        <w:r w:rsidR="00B3517B" w:rsidDel="008B4F18">
          <w:rPr>
            <w:rFonts w:cs="Arial"/>
            <w:color w:val="000000"/>
            <w:szCs w:val="22"/>
          </w:rPr>
          <w:delText xml:space="preserve"> wieder</w:delText>
        </w:r>
      </w:del>
      <w:ins w:id="11" w:author="Claudia Sprakel" w:date="2022-04-08T11:30:00Z">
        <w:r w:rsidR="008B4F18">
          <w:rPr>
            <w:rFonts w:cs="Arial"/>
            <w:color w:val="000000"/>
            <w:szCs w:val="22"/>
          </w:rPr>
          <w:t>weiter</w:t>
        </w:r>
      </w:ins>
      <w:r w:rsidR="00B3517B">
        <w:rPr>
          <w:rFonts w:cs="Arial"/>
          <w:color w:val="000000"/>
          <w:szCs w:val="22"/>
        </w:rPr>
        <w:t xml:space="preserve"> zu ermöglichen, findet </w:t>
      </w:r>
      <w:ins w:id="12" w:author="Helmut Lanfermann" w:date="2021-05-17T14:15:00Z">
        <w:r w:rsidR="00DD2D33">
          <w:rPr>
            <w:rFonts w:cs="Arial"/>
            <w:color w:val="000000"/>
            <w:szCs w:val="22"/>
          </w:rPr>
          <w:t xml:space="preserve">zur Unterstützung </w:t>
        </w:r>
      </w:ins>
      <w:r w:rsidR="00B52557" w:rsidRPr="00B3517B">
        <w:rPr>
          <w:rFonts w:cs="Arial"/>
          <w:color w:val="000000"/>
          <w:szCs w:val="22"/>
        </w:rPr>
        <w:t>am</w:t>
      </w:r>
      <w:r w:rsidR="00B52557" w:rsidRPr="00B3517B">
        <w:rPr>
          <w:rStyle w:val="apple-converted-space"/>
          <w:rFonts w:cs="Arial"/>
          <w:color w:val="000000"/>
          <w:szCs w:val="22"/>
        </w:rPr>
        <w:t> </w:t>
      </w:r>
      <w:del w:id="13" w:author="Claudia Sprakel" w:date="2022-04-08T11:25:00Z">
        <w:r w:rsidR="00B52557" w:rsidRPr="00B3517B" w:rsidDel="00612D5F">
          <w:rPr>
            <w:rStyle w:val="Fett"/>
            <w:rFonts w:cs="Arial"/>
            <w:b w:val="0"/>
            <w:bCs w:val="0"/>
            <w:color w:val="000000"/>
            <w:szCs w:val="22"/>
          </w:rPr>
          <w:delText>7. Juli 2021</w:delText>
        </w:r>
      </w:del>
      <w:ins w:id="14" w:author="Claudia Sprakel" w:date="2022-04-08T11:25:00Z">
        <w:r w:rsidR="00612D5F">
          <w:rPr>
            <w:rStyle w:val="Fett"/>
            <w:rFonts w:cs="Arial"/>
            <w:b w:val="0"/>
            <w:bCs w:val="0"/>
            <w:color w:val="000000"/>
            <w:szCs w:val="22"/>
          </w:rPr>
          <w:t>11. Mai 2022</w:t>
        </w:r>
      </w:ins>
      <w:r w:rsidR="00B52557" w:rsidRPr="00B3517B">
        <w:rPr>
          <w:rStyle w:val="Fett"/>
          <w:rFonts w:cs="Arial"/>
          <w:b w:val="0"/>
          <w:bCs w:val="0"/>
          <w:color w:val="000000"/>
          <w:szCs w:val="22"/>
        </w:rPr>
        <w:t xml:space="preserve"> von 19 bis 21 Uhr</w:t>
      </w:r>
      <w:r w:rsidR="00B52557" w:rsidRPr="00B3517B">
        <w:rPr>
          <w:rStyle w:val="apple-converted-space"/>
          <w:rFonts w:cs="Arial"/>
          <w:b/>
          <w:bCs/>
          <w:color w:val="000000"/>
          <w:szCs w:val="22"/>
        </w:rPr>
        <w:t> </w:t>
      </w:r>
      <w:r w:rsidR="00B3517B">
        <w:rPr>
          <w:rFonts w:cs="Arial"/>
          <w:color w:val="000000"/>
          <w:szCs w:val="22"/>
        </w:rPr>
        <w:t>die deutschlandweite</w:t>
      </w:r>
      <w:r w:rsidR="00B52557" w:rsidRPr="00B3517B">
        <w:rPr>
          <w:rFonts w:cs="Arial"/>
          <w:color w:val="000000"/>
          <w:szCs w:val="22"/>
        </w:rPr>
        <w:t xml:space="preserve"> Online-Info-Veranstaltung</w:t>
      </w:r>
      <w:r w:rsidR="00B52557" w:rsidRPr="00B3517B">
        <w:rPr>
          <w:rStyle w:val="apple-converted-space"/>
          <w:rFonts w:cs="Arial"/>
          <w:b/>
          <w:bCs/>
          <w:color w:val="000000"/>
          <w:szCs w:val="22"/>
        </w:rPr>
        <w:t> </w:t>
      </w:r>
      <w:r w:rsidR="00B52557" w:rsidRPr="00B3517B">
        <w:rPr>
          <w:rStyle w:val="Fett"/>
          <w:rFonts w:cs="Arial"/>
          <w:b w:val="0"/>
          <w:bCs w:val="0"/>
          <w:color w:val="000000"/>
          <w:szCs w:val="22"/>
        </w:rPr>
        <w:t>„Die Welt erleben mit Rotary“</w:t>
      </w:r>
      <w:r w:rsidR="00B52557" w:rsidRPr="00B3517B">
        <w:rPr>
          <w:rStyle w:val="apple-converted-space"/>
          <w:rFonts w:cs="Arial"/>
          <w:b/>
          <w:bCs/>
          <w:color w:val="000000"/>
          <w:szCs w:val="22"/>
        </w:rPr>
        <w:t> </w:t>
      </w:r>
      <w:r w:rsidR="00B52557" w:rsidRPr="00B3517B">
        <w:rPr>
          <w:rStyle w:val="Fett"/>
          <w:rFonts w:cs="Arial"/>
          <w:b w:val="0"/>
          <w:bCs w:val="0"/>
          <w:color w:val="000000"/>
          <w:szCs w:val="22"/>
        </w:rPr>
        <w:t>für Schülerinnen und Schüler, deren Eltern und junge Erwachsene</w:t>
      </w:r>
      <w:r w:rsidR="00B3517B">
        <w:rPr>
          <w:rStyle w:val="Fett"/>
          <w:rFonts w:cs="Arial"/>
          <w:b w:val="0"/>
          <w:bCs w:val="0"/>
          <w:color w:val="000000"/>
          <w:szCs w:val="22"/>
        </w:rPr>
        <w:t xml:space="preserve"> statt. </w:t>
      </w:r>
      <w:ins w:id="15" w:author="Claudia Sprakel" w:date="2022-04-08T11:30:00Z">
        <w:r w:rsidR="008B4F18">
          <w:rPr>
            <w:rStyle w:val="Fett"/>
            <w:rFonts w:cs="Arial"/>
            <w:b w:val="0"/>
            <w:bCs w:val="0"/>
            <w:color w:val="000000"/>
            <w:szCs w:val="22"/>
          </w:rPr>
          <w:t>Diese Veranstaltung ist im Sommer 2021 erstmals erfolgreich unter der Regie von Daniela Singer</w:t>
        </w:r>
      </w:ins>
      <w:ins w:id="16" w:author="Claudia Sprakel" w:date="2022-04-08T11:31:00Z">
        <w:r w:rsidR="008B4F18">
          <w:rPr>
            <w:rStyle w:val="Fett"/>
            <w:rFonts w:cs="Arial"/>
            <w:b w:val="0"/>
            <w:bCs w:val="0"/>
            <w:color w:val="000000"/>
            <w:szCs w:val="22"/>
          </w:rPr>
          <w:t xml:space="preserve">, </w:t>
        </w:r>
        <w:proofErr w:type="spellStart"/>
        <w:r w:rsidR="008B4F18">
          <w:rPr>
            <w:rStyle w:val="Fett"/>
            <w:rFonts w:cs="Arial"/>
            <w:b w:val="0"/>
            <w:bCs w:val="0"/>
            <w:color w:val="000000"/>
            <w:szCs w:val="22"/>
          </w:rPr>
          <w:t>Governorin</w:t>
        </w:r>
        <w:proofErr w:type="spellEnd"/>
        <w:r w:rsidR="008B4F18">
          <w:rPr>
            <w:rStyle w:val="Fett"/>
            <w:rFonts w:cs="Arial"/>
            <w:b w:val="0"/>
            <w:bCs w:val="0"/>
            <w:color w:val="000000"/>
            <w:szCs w:val="22"/>
          </w:rPr>
          <w:t xml:space="preserve"> D1950, </w:t>
        </w:r>
      </w:ins>
      <w:ins w:id="17" w:author="Claudia Sprakel" w:date="2022-04-08T11:32:00Z">
        <w:r w:rsidR="008B4F18">
          <w:rPr>
            <w:rStyle w:val="Fett"/>
            <w:rFonts w:cs="Arial"/>
            <w:b w:val="0"/>
            <w:bCs w:val="0"/>
            <w:color w:val="000000"/>
            <w:szCs w:val="22"/>
          </w:rPr>
          <w:t xml:space="preserve">durchgeführt </w:t>
        </w:r>
        <w:proofErr w:type="spellStart"/>
        <w:r w:rsidR="008B4F18">
          <w:rPr>
            <w:rStyle w:val="Fett"/>
            <w:rFonts w:cs="Arial"/>
            <w:b w:val="0"/>
            <w:bCs w:val="0"/>
            <w:color w:val="000000"/>
            <w:szCs w:val="22"/>
          </w:rPr>
          <w:t xml:space="preserve">worden. </w:t>
        </w:r>
      </w:ins>
      <w:r w:rsidR="00B3517B">
        <w:rPr>
          <w:rStyle w:val="Fett"/>
          <w:rFonts w:cs="Arial"/>
          <w:b w:val="0"/>
          <w:bCs w:val="0"/>
          <w:color w:val="000000"/>
          <w:szCs w:val="22"/>
        </w:rPr>
        <w:t>Dab</w:t>
      </w:r>
      <w:proofErr w:type="spellEnd"/>
      <w:r w:rsidR="00B3517B">
        <w:rPr>
          <w:rStyle w:val="Fett"/>
          <w:rFonts w:cs="Arial"/>
          <w:b w:val="0"/>
          <w:bCs w:val="0"/>
          <w:color w:val="000000"/>
          <w:szCs w:val="22"/>
        </w:rPr>
        <w:t xml:space="preserve">ei werden die vier Programme </w:t>
      </w:r>
      <w:r w:rsidR="00B52557" w:rsidRPr="00B3517B">
        <w:rPr>
          <w:rFonts w:cs="Arial"/>
          <w:color w:val="000000"/>
          <w:szCs w:val="22"/>
        </w:rPr>
        <w:t xml:space="preserve">Jahresaustausch </w:t>
      </w:r>
      <w:r w:rsidR="00B3517B">
        <w:rPr>
          <w:rFonts w:cs="Arial"/>
          <w:color w:val="000000"/>
          <w:szCs w:val="22"/>
        </w:rPr>
        <w:t xml:space="preserve">LTEP </w:t>
      </w:r>
      <w:r w:rsidR="00B52557" w:rsidRPr="00B3517B">
        <w:rPr>
          <w:rFonts w:cs="Arial"/>
          <w:color w:val="000000"/>
          <w:szCs w:val="22"/>
        </w:rPr>
        <w:t>(15-18 Jahre)</w:t>
      </w:r>
      <w:r w:rsidR="00B3517B">
        <w:rPr>
          <w:rFonts w:cs="Arial"/>
          <w:color w:val="000000"/>
          <w:szCs w:val="22"/>
        </w:rPr>
        <w:t xml:space="preserve">, </w:t>
      </w:r>
      <w:r w:rsidR="00B52557" w:rsidRPr="00B3517B">
        <w:rPr>
          <w:rFonts w:cs="Arial"/>
          <w:color w:val="000000"/>
          <w:szCs w:val="22"/>
        </w:rPr>
        <w:t>Kurzaustausch</w:t>
      </w:r>
      <w:r w:rsidR="00B3517B">
        <w:rPr>
          <w:rFonts w:cs="Arial"/>
          <w:color w:val="000000"/>
          <w:szCs w:val="22"/>
        </w:rPr>
        <w:t xml:space="preserve"> STEP</w:t>
      </w:r>
      <w:r w:rsidR="00B52557" w:rsidRPr="00B3517B">
        <w:rPr>
          <w:rFonts w:cs="Arial"/>
          <w:color w:val="000000"/>
          <w:szCs w:val="22"/>
        </w:rPr>
        <w:t xml:space="preserve"> (15-18 Jahre</w:t>
      </w:r>
      <w:r w:rsidR="00B3517B">
        <w:rPr>
          <w:rFonts w:cs="Arial"/>
          <w:color w:val="000000"/>
          <w:szCs w:val="22"/>
        </w:rPr>
        <w:t xml:space="preserve">) </w:t>
      </w:r>
      <w:r w:rsidR="00B52557" w:rsidRPr="00B3517B">
        <w:rPr>
          <w:rFonts w:cs="Arial"/>
          <w:color w:val="000000"/>
          <w:szCs w:val="22"/>
        </w:rPr>
        <w:t>Sommercamps (individuell je nach Camp</w:t>
      </w:r>
      <w:r w:rsidR="00B3517B">
        <w:rPr>
          <w:rFonts w:cs="Arial"/>
          <w:color w:val="000000"/>
          <w:szCs w:val="22"/>
        </w:rPr>
        <w:t xml:space="preserve">) und NGSE </w:t>
      </w:r>
      <w:r w:rsidR="00B52557" w:rsidRPr="00B3517B">
        <w:rPr>
          <w:rFonts w:cs="Arial"/>
          <w:color w:val="000000"/>
          <w:szCs w:val="22"/>
        </w:rPr>
        <w:t>(junge Erwachsene bis 30 Jahre) </w:t>
      </w:r>
      <w:r w:rsidR="00B3517B">
        <w:rPr>
          <w:rFonts w:cs="Arial"/>
          <w:color w:val="000000"/>
          <w:szCs w:val="22"/>
        </w:rPr>
        <w:t>vorgestellt. I</w:t>
      </w:r>
      <w:r w:rsidR="00B52557" w:rsidRPr="00B3517B">
        <w:rPr>
          <w:rFonts w:cs="Arial"/>
          <w:color w:val="000000"/>
          <w:szCs w:val="22"/>
        </w:rPr>
        <w:t>n kleineren Sessions</w:t>
      </w:r>
      <w:r w:rsidR="00B3517B">
        <w:rPr>
          <w:rFonts w:cs="Arial"/>
          <w:color w:val="000000"/>
          <w:szCs w:val="22"/>
        </w:rPr>
        <w:t xml:space="preserve"> berichten dann ehemalige Au</w:t>
      </w:r>
      <w:ins w:id="18" w:author="Daniela Singer" w:date="2021-05-16T20:42:00Z">
        <w:r w:rsidR="00870005">
          <w:rPr>
            <w:rFonts w:cs="Arial"/>
            <w:color w:val="000000"/>
            <w:szCs w:val="22"/>
          </w:rPr>
          <w:t>s</w:t>
        </w:r>
      </w:ins>
      <w:r w:rsidR="00B3517B">
        <w:rPr>
          <w:rFonts w:cs="Arial"/>
          <w:color w:val="000000"/>
          <w:szCs w:val="22"/>
        </w:rPr>
        <w:t>tauschschüler*innen von ihren Erfahrungen – und die Ansprechpartner aus den Rotary Clubs beantworten Fragen</w:t>
      </w:r>
      <w:r w:rsidR="00A01A89">
        <w:rPr>
          <w:rFonts w:cs="Arial"/>
          <w:color w:val="000000"/>
          <w:szCs w:val="22"/>
        </w:rPr>
        <w:t xml:space="preserve"> der Interessenten. </w:t>
      </w:r>
      <w:del w:id="19" w:author="Claudia Sprakel" w:date="2022-04-08T11:28:00Z">
        <w:r w:rsidR="00A01A89" w:rsidDel="00612D5F">
          <w:rPr>
            <w:rFonts w:cs="Arial"/>
            <w:color w:val="000000"/>
            <w:szCs w:val="22"/>
          </w:rPr>
          <w:delText>„So können w</w:delText>
        </w:r>
      </w:del>
      <w:ins w:id="20" w:author="Helmut Lanfermann" w:date="2021-05-17T14:16:00Z">
        <w:del w:id="21" w:author="Claudia Sprakel" w:date="2022-04-08T11:28:00Z">
          <w:r w:rsidR="00DD2D33" w:rsidDel="00612D5F">
            <w:rPr>
              <w:rFonts w:cs="Arial"/>
              <w:color w:val="000000"/>
              <w:szCs w:val="22"/>
            </w:rPr>
            <w:delText>W</w:delText>
          </w:r>
        </w:del>
      </w:ins>
      <w:del w:id="22" w:author="Claudia Sprakel" w:date="2022-04-08T11:28:00Z">
        <w:r w:rsidR="00A01A89" w:rsidDel="00612D5F">
          <w:rPr>
            <w:rFonts w:cs="Arial"/>
            <w:color w:val="000000"/>
            <w:szCs w:val="22"/>
          </w:rPr>
          <w:delText>ir</w:delText>
        </w:r>
        <w:r w:rsidR="002F2F0E" w:rsidDel="00612D5F">
          <w:rPr>
            <w:rFonts w:cs="Arial"/>
            <w:color w:val="000000"/>
            <w:szCs w:val="22"/>
          </w:rPr>
          <w:delText xml:space="preserve"> </w:delText>
        </w:r>
      </w:del>
      <w:ins w:id="23" w:author="Helmut Lanfermann" w:date="2021-05-17T14:16:00Z">
        <w:del w:id="24" w:author="Claudia Sprakel" w:date="2022-04-08T11:28:00Z">
          <w:r w:rsidR="00DD2D33" w:rsidDel="00612D5F">
            <w:rPr>
              <w:rFonts w:cs="Arial"/>
              <w:color w:val="000000"/>
              <w:szCs w:val="22"/>
            </w:rPr>
            <w:delText xml:space="preserve">wollen </w:delText>
          </w:r>
        </w:del>
      </w:ins>
      <w:del w:id="25" w:author="Claudia Sprakel" w:date="2022-04-08T11:28:00Z">
        <w:r w:rsidR="002F2F0E" w:rsidDel="00612D5F">
          <w:rPr>
            <w:rFonts w:cs="Arial"/>
            <w:color w:val="000000"/>
            <w:szCs w:val="22"/>
          </w:rPr>
          <w:delText>wieder</w:delText>
        </w:r>
        <w:r w:rsidR="00A01A89" w:rsidDel="00612D5F">
          <w:rPr>
            <w:rFonts w:cs="Arial"/>
            <w:color w:val="000000"/>
            <w:szCs w:val="22"/>
          </w:rPr>
          <w:delText xml:space="preserve"> deutschlandweit mit diesen tollen Pragrammen durchstarten</w:delText>
        </w:r>
        <w:r w:rsidR="002F2F0E" w:rsidDel="00612D5F">
          <w:rPr>
            <w:rFonts w:cs="Arial"/>
            <w:color w:val="000000"/>
            <w:szCs w:val="22"/>
          </w:rPr>
          <w:delText>“</w:delText>
        </w:r>
        <w:r w:rsidR="00A01A89" w:rsidDel="00612D5F">
          <w:rPr>
            <w:rFonts w:cs="Arial"/>
            <w:color w:val="000000"/>
            <w:szCs w:val="22"/>
          </w:rPr>
          <w:delText xml:space="preserve">, erläutert </w:delText>
        </w:r>
        <w:r w:rsidR="0059037E" w:rsidDel="00612D5F">
          <w:rPr>
            <w:rFonts w:cs="Arial"/>
            <w:color w:val="000000"/>
            <w:szCs w:val="22"/>
          </w:rPr>
          <w:delText>I</w:delText>
        </w:r>
        <w:r w:rsidR="00A01A89" w:rsidDel="00612D5F">
          <w:rPr>
            <w:rFonts w:cs="Arial"/>
            <w:color w:val="000000"/>
            <w:szCs w:val="22"/>
          </w:rPr>
          <w:delText xml:space="preserve">nitiatorin </w:delText>
        </w:r>
        <w:r w:rsidR="00B52557" w:rsidRPr="00B3517B" w:rsidDel="00612D5F">
          <w:rPr>
            <w:rFonts w:cs="Arial"/>
            <w:color w:val="000000"/>
            <w:szCs w:val="22"/>
          </w:rPr>
          <w:delText>Daniela Singer</w:delText>
        </w:r>
        <w:r w:rsidR="00A01A89" w:rsidDel="00612D5F">
          <w:rPr>
            <w:rFonts w:cs="Arial"/>
            <w:color w:val="000000"/>
            <w:szCs w:val="22"/>
          </w:rPr>
          <w:delText xml:space="preserve"> vom Rotary Club </w:delText>
        </w:r>
        <w:r w:rsidR="002F2F0E" w:rsidDel="00612D5F">
          <w:rPr>
            <w:rFonts w:cs="Arial"/>
            <w:color w:val="000000"/>
            <w:szCs w:val="22"/>
          </w:rPr>
          <w:delText>Fränkische Schweiz</w:delText>
        </w:r>
        <w:r w:rsidR="00A01A89" w:rsidDel="00612D5F">
          <w:rPr>
            <w:rFonts w:cs="Arial"/>
            <w:color w:val="000000"/>
            <w:szCs w:val="22"/>
          </w:rPr>
          <w:delText xml:space="preserve">. </w:delText>
        </w:r>
        <w:r w:rsidR="002F2F0E" w:rsidDel="00612D5F">
          <w:rPr>
            <w:rFonts w:cs="Arial"/>
            <w:color w:val="000000"/>
            <w:szCs w:val="22"/>
          </w:rPr>
          <w:delText>„Außerdem können wir so geeignete Berwerber</w:delText>
        </w:r>
      </w:del>
      <w:ins w:id="26" w:author="Daniela Singer" w:date="2021-05-16T20:42:00Z">
        <w:del w:id="27" w:author="Claudia Sprakel" w:date="2022-04-08T11:28:00Z">
          <w:r w:rsidR="00870005" w:rsidDel="00612D5F">
            <w:rPr>
              <w:rFonts w:cs="Arial"/>
              <w:color w:val="000000"/>
              <w:szCs w:val="22"/>
            </w:rPr>
            <w:delText>Bewerber</w:delText>
          </w:r>
        </w:del>
      </w:ins>
      <w:del w:id="28" w:author="Claudia Sprakel" w:date="2022-04-08T11:28:00Z">
        <w:r w:rsidR="002F2F0E" w:rsidDel="00612D5F">
          <w:rPr>
            <w:rFonts w:cs="Arial"/>
            <w:color w:val="000000"/>
            <w:szCs w:val="22"/>
          </w:rPr>
          <w:delText>*innen gleich mit den zuständigen Clubs vor Ort in Kontakt bringen.“</w:delText>
        </w:r>
      </w:del>
    </w:p>
    <w:p w14:paraId="081485E9" w14:textId="77777777" w:rsidR="00D36658" w:rsidRDefault="0059037E" w:rsidP="0059037E">
      <w:pPr>
        <w:spacing w:before="120"/>
        <w:ind w:right="1978"/>
      </w:pPr>
      <w:r>
        <w:rPr>
          <w:szCs w:val="22"/>
        </w:rPr>
        <w:t>Was viele nicht wissen:</w:t>
      </w:r>
      <w:r w:rsidRPr="00B3517B">
        <w:rPr>
          <w:szCs w:val="22"/>
        </w:rPr>
        <w:t xml:space="preserve"> Rotary International</w:t>
      </w:r>
      <w:r>
        <w:rPr>
          <w:szCs w:val="22"/>
        </w:rPr>
        <w:t xml:space="preserve"> ist </w:t>
      </w:r>
      <w:r w:rsidRPr="00B3517B">
        <w:rPr>
          <w:szCs w:val="22"/>
        </w:rPr>
        <w:t xml:space="preserve">der weltgrößte </w:t>
      </w:r>
      <w:r w:rsidRPr="008E784A">
        <w:t xml:space="preserve">private </w:t>
      </w:r>
      <w:r>
        <w:t xml:space="preserve">und nichtkommerzielle </w:t>
      </w:r>
      <w:r w:rsidRPr="008E784A">
        <w:t>Organisator von Schüleraustauschprogrammen</w:t>
      </w:r>
      <w:r>
        <w:t xml:space="preserve"> </w:t>
      </w:r>
      <w:r w:rsidR="002F2F0E">
        <w:t>(</w:t>
      </w:r>
      <w:hyperlink r:id="rId5" w:history="1">
        <w:r w:rsidR="002F2F0E" w:rsidRPr="001D1783">
          <w:rPr>
            <w:rStyle w:val="Hyperlink"/>
          </w:rPr>
          <w:t>www.rotary-jugenddienst.de</w:t>
        </w:r>
      </w:hyperlink>
      <w:r w:rsidR="002F2F0E">
        <w:t>)</w:t>
      </w:r>
      <w:r>
        <w:t xml:space="preserve">. Die </w:t>
      </w:r>
      <w:r w:rsidRPr="008E784A">
        <w:t xml:space="preserve">unabhängige Serviceorganisation, die sich dem Frieden, dem kulturellen Austausch und dem Dienst am Menschen verschrieben hat, </w:t>
      </w:r>
      <w:r>
        <w:t>bietet jedes Jahr</w:t>
      </w:r>
      <w:r w:rsidRPr="008E784A">
        <w:t xml:space="preserve"> die Möglichkeit, </w:t>
      </w:r>
      <w:r>
        <w:t xml:space="preserve">als junger Mensch im Rahmen von Feriencamps, als Familienaustausch ein paar Wochen oder </w:t>
      </w:r>
      <w:r w:rsidRPr="008E784A">
        <w:t>ein Jahr im Ausland zu verbringen und dort auch zur Schule zu gehen</w:t>
      </w:r>
      <w:r>
        <w:t xml:space="preserve"> oder ein Praktikum zu machen</w:t>
      </w:r>
      <w:r w:rsidRPr="008E784A">
        <w:t xml:space="preserve">. </w:t>
      </w:r>
      <w:r>
        <w:t>„Bewerben kann sich jede/r“, betont Carola Kupfer vom Rotary Club Regensburg-Millennium</w:t>
      </w:r>
      <w:r w:rsidR="002F2F0E">
        <w:t>, die ebenfalls hinter der Online-Info-Veranstaltung steht</w:t>
      </w:r>
      <w:r>
        <w:t xml:space="preserve">. „Das Programm ist offen für </w:t>
      </w:r>
      <w:r w:rsidR="00137D3C">
        <w:t>alle</w:t>
      </w:r>
      <w:r w:rsidR="00D36658">
        <w:t xml:space="preserve"> – </w:t>
      </w:r>
      <w:r>
        <w:t>unabhängig von Nationalität, Konfession oder Zugehörigkeit zu einem Rotary-Club.</w:t>
      </w:r>
      <w:r w:rsidR="00D36658">
        <w:t xml:space="preserve"> V</w:t>
      </w:r>
      <w:r>
        <w:t>oraus</w:t>
      </w:r>
      <w:r w:rsidR="00D36658">
        <w:t xml:space="preserve">setzung ist allerdings die Bereitschaft, </w:t>
      </w:r>
      <w:r>
        <w:t>das eigene Land, die eigene Kultur und die eigene Generation im Ausland angemessen zu repräsentieren.</w:t>
      </w:r>
      <w:r w:rsidR="00D36658">
        <w:t>“</w:t>
      </w:r>
      <w:r>
        <w:t xml:space="preserve"> </w:t>
      </w:r>
    </w:p>
    <w:p w14:paraId="1661EC6D" w14:textId="77777777" w:rsidR="0059037E" w:rsidRDefault="0059037E" w:rsidP="00D36658">
      <w:pPr>
        <w:spacing w:before="120"/>
        <w:ind w:right="1978"/>
      </w:pPr>
      <w:r>
        <w:t xml:space="preserve">Rotary hat dazu </w:t>
      </w:r>
      <w:r w:rsidR="00137D3C">
        <w:t xml:space="preserve">weltweit </w:t>
      </w:r>
      <w:r>
        <w:t>ein ganz besonderes Netzwerk aufgebaut. Die Auswahl der Gastgeber-Familien wird vor Ort vom jeweiligen Rotary-Club durchgeführt, die Betreuung und das Programm vom jeweiligen regionalen Rotary-Distrikt gemeinsam mit de</w:t>
      </w:r>
      <w:r w:rsidR="00137D3C">
        <w:t>n</w:t>
      </w:r>
      <w:r>
        <w:t xml:space="preserve"> Club</w:t>
      </w:r>
      <w:r w:rsidR="00137D3C">
        <w:t>s</w:t>
      </w:r>
      <w:r>
        <w:t xml:space="preserve"> organisiert. Da Rotary-Mitglieder ausschließlich ehrenamtlich arbeiten, entstehen beim Austausch weder Verwaltungs- noch Unterbringungskosten. Die Austauschschüler müssen lediglich für die Flüge, die erforderlichen Versicherungen und Visa sowie Taschengeld und ggf. Reisen selbst aufkommen. Von daher ist das Programm durchaus auch für einkommensschwächere Familien machbar. Bei Bedarf gibt es </w:t>
      </w:r>
      <w:r>
        <w:lastRenderedPageBreak/>
        <w:t>außerdem eine bestimmte Anzahl von Stipendien zur finanziellen Unterstützung.</w:t>
      </w:r>
    </w:p>
    <w:p w14:paraId="45B7CE97" w14:textId="77777777" w:rsidR="007D6475" w:rsidRDefault="007D6475" w:rsidP="009F30A9">
      <w:pPr>
        <w:spacing w:before="120"/>
        <w:ind w:right="1979"/>
      </w:pPr>
      <w:r>
        <w:t>(Kasteninfo)</w:t>
      </w:r>
    </w:p>
    <w:p w14:paraId="377D4B27" w14:textId="77777777" w:rsidR="00444738" w:rsidRDefault="00444738" w:rsidP="009F30A9">
      <w:pPr>
        <w:spacing w:before="120"/>
        <w:ind w:right="1979"/>
        <w:rPr>
          <w:b/>
        </w:rPr>
      </w:pPr>
      <w:r>
        <w:rPr>
          <w:b/>
        </w:rPr>
        <w:t xml:space="preserve">Bewerben kann sich jede/r – </w:t>
      </w:r>
      <w:r w:rsidR="00D36658">
        <w:rPr>
          <w:b/>
        </w:rPr>
        <w:t xml:space="preserve">für den Jahresaustausch </w:t>
      </w:r>
      <w:r>
        <w:rPr>
          <w:b/>
        </w:rPr>
        <w:t>am besten schon Ende der 9. Klasse.</w:t>
      </w:r>
      <w:ins w:id="29" w:author="Daniela Singer" w:date="2021-05-16T20:44:00Z">
        <w:r w:rsidR="00870005">
          <w:rPr>
            <w:b/>
          </w:rPr>
          <w:t xml:space="preserve"> Für den Kurzaustausch auch schon in der 8. Klasse.</w:t>
        </w:r>
      </w:ins>
    </w:p>
    <w:p w14:paraId="5CB8D7E8" w14:textId="77777777" w:rsidR="00723B69" w:rsidRDefault="009F30A9" w:rsidP="009F30A9">
      <w:pPr>
        <w:spacing w:before="120"/>
        <w:ind w:right="1979"/>
      </w:pPr>
      <w:r>
        <w:t xml:space="preserve">Die Bewerber werden nicht allein aufgrund </w:t>
      </w:r>
      <w:r w:rsidR="00723B69">
        <w:t>schulischer</w:t>
      </w:r>
      <w:r>
        <w:t xml:space="preserve"> Leistungen ausgewählt</w:t>
      </w:r>
      <w:r w:rsidR="00723B69">
        <w:t>. Was zählt, sind</w:t>
      </w:r>
      <w:r>
        <w:t xml:space="preserve"> Sozialkompetenz, gesellschaftliches Engagement und Kommunikationsfähigkeit</w:t>
      </w:r>
      <w:r w:rsidR="00723B69">
        <w:t>.</w:t>
      </w:r>
      <w:r>
        <w:t xml:space="preserve"> Außerdem gehört </w:t>
      </w:r>
      <w:r w:rsidR="00137D3C">
        <w:t xml:space="preserve">bei den Schülerprogrammen </w:t>
      </w:r>
      <w:r>
        <w:t>in der Regel auch die Bereitschaft dazu, in der eigenen Fam</w:t>
      </w:r>
      <w:r w:rsidR="00497233">
        <w:t xml:space="preserve">ilie einen Gastschüler </w:t>
      </w:r>
      <w:r>
        <w:t xml:space="preserve">aufzunehmen. </w:t>
      </w:r>
    </w:p>
    <w:p w14:paraId="3A3FB6B9" w14:textId="77777777" w:rsidR="00F61EEB" w:rsidRDefault="00F61EEB" w:rsidP="009F30A9">
      <w:pPr>
        <w:spacing w:before="120"/>
        <w:ind w:right="1979"/>
        <w:rPr>
          <w:b/>
        </w:rPr>
      </w:pPr>
      <w:r>
        <w:rPr>
          <w:b/>
        </w:rPr>
        <w:t>Programme:</w:t>
      </w:r>
    </w:p>
    <w:p w14:paraId="3951B013" w14:textId="77777777" w:rsidR="00D36658" w:rsidRDefault="00D36658" w:rsidP="00D36658">
      <w:pPr>
        <w:spacing w:before="120"/>
        <w:ind w:right="1979"/>
      </w:pPr>
      <w:r>
        <w:rPr>
          <w:b/>
        </w:rPr>
        <w:t xml:space="preserve">LTEP </w:t>
      </w:r>
      <w:r w:rsidR="00BF39B3">
        <w:rPr>
          <w:b/>
        </w:rPr>
        <w:t>(</w:t>
      </w:r>
      <w:r w:rsidR="00BF39B3">
        <w:rPr>
          <w:bCs/>
        </w:rPr>
        <w:t xml:space="preserve">Long Term Exchange </w:t>
      </w:r>
      <w:del w:id="30" w:author="Daniela Singer" w:date="2021-05-16T20:43:00Z">
        <w:r w:rsidR="00BF39B3" w:rsidDel="00870005">
          <w:rPr>
            <w:bCs/>
          </w:rPr>
          <w:delText>Program</w:delText>
        </w:r>
      </w:del>
      <w:ins w:id="31" w:author="Daniela Singer" w:date="2021-05-16T20:43:00Z">
        <w:r w:rsidR="00870005">
          <w:rPr>
            <w:bCs/>
          </w:rPr>
          <w:t>Programm</w:t>
        </w:r>
      </w:ins>
      <w:r w:rsidR="00BF39B3">
        <w:rPr>
          <w:bCs/>
        </w:rPr>
        <w:t xml:space="preserve">) </w:t>
      </w:r>
      <w:r>
        <w:t>bezeichnet den Jahresaustausch. Die Austauschschüler verbringen das Auslandsjahr bei mindestens zwei Familien im gleichen Ort, gehen dort zur Schule und nehmen an zahlreichen (rotarischen) Veranstaltungen und Reisen teil.</w:t>
      </w:r>
    </w:p>
    <w:p w14:paraId="0DDC8CB7" w14:textId="77777777" w:rsidR="00F61EEB" w:rsidRDefault="00F61EEB" w:rsidP="009F30A9">
      <w:pPr>
        <w:spacing w:before="120"/>
        <w:ind w:right="1979"/>
      </w:pPr>
      <w:r w:rsidRPr="00F61EEB">
        <w:rPr>
          <w:b/>
        </w:rPr>
        <w:t>STEP</w:t>
      </w:r>
      <w:r w:rsidR="00BF39B3">
        <w:rPr>
          <w:b/>
        </w:rPr>
        <w:t xml:space="preserve"> </w:t>
      </w:r>
      <w:r w:rsidR="00BF39B3">
        <w:rPr>
          <w:bCs/>
        </w:rPr>
        <w:t xml:space="preserve">(Short Term Exchange </w:t>
      </w:r>
      <w:del w:id="32" w:author="Daniela Singer" w:date="2021-05-16T20:43:00Z">
        <w:r w:rsidR="00BF39B3" w:rsidDel="00870005">
          <w:rPr>
            <w:bCs/>
          </w:rPr>
          <w:delText>Program</w:delText>
        </w:r>
      </w:del>
      <w:ins w:id="33" w:author="Daniela Singer" w:date="2021-05-16T20:43:00Z">
        <w:r w:rsidR="00870005">
          <w:rPr>
            <w:bCs/>
          </w:rPr>
          <w:t>Programm</w:t>
        </w:r>
      </w:ins>
      <w:r w:rsidR="00BF39B3">
        <w:rPr>
          <w:bCs/>
        </w:rPr>
        <w:t xml:space="preserve">) </w:t>
      </w:r>
      <w:r>
        <w:t xml:space="preserve">sind Kurzaustauschangebote von Rotary, die je nach Verfügbarkeit </w:t>
      </w:r>
      <w:r w:rsidR="00137D3C">
        <w:t xml:space="preserve">und individueller Absprache der Familien </w:t>
      </w:r>
      <w:r>
        <w:t>zustande kommen.</w:t>
      </w:r>
      <w:r w:rsidRPr="00F61EEB">
        <w:t xml:space="preserve"> </w:t>
      </w:r>
      <w:r w:rsidR="00184CF6">
        <w:t xml:space="preserve">STEPs </w:t>
      </w:r>
      <w:r>
        <w:t>sind immer Family-</w:t>
      </w:r>
      <w:proofErr w:type="spellStart"/>
      <w:r>
        <w:t>to</w:t>
      </w:r>
      <w:proofErr w:type="spellEnd"/>
      <w:r>
        <w:t>-</w:t>
      </w:r>
      <w:proofErr w:type="spellStart"/>
      <w:r>
        <w:t>family</w:t>
      </w:r>
      <w:proofErr w:type="spellEnd"/>
      <w:r>
        <w:t>-Programme</w:t>
      </w:r>
      <w:r w:rsidR="00137D3C">
        <w:t xml:space="preserve"> und dauern vier bis acht Wochen</w:t>
      </w:r>
      <w:r>
        <w:t>.</w:t>
      </w:r>
      <w:r w:rsidR="00D36658">
        <w:t xml:space="preserve"> Sie starten wieder im Frühjahr 2022.</w:t>
      </w:r>
    </w:p>
    <w:p w14:paraId="610F0AB7" w14:textId="4C3B5E94" w:rsidR="00BF39B3" w:rsidRDefault="00BF39B3" w:rsidP="009F30A9">
      <w:pPr>
        <w:spacing w:before="120"/>
        <w:ind w:right="1979"/>
        <w:rPr>
          <w:bCs/>
        </w:rPr>
      </w:pPr>
      <w:r>
        <w:rPr>
          <w:bCs/>
        </w:rPr>
        <w:t xml:space="preserve">Der </w:t>
      </w:r>
      <w:r>
        <w:rPr>
          <w:b/>
        </w:rPr>
        <w:t xml:space="preserve">NGSE </w:t>
      </w:r>
      <w:r>
        <w:rPr>
          <w:bCs/>
        </w:rPr>
        <w:t>(New Generation</w:t>
      </w:r>
      <w:ins w:id="34" w:author="Helmut Lanfermann" w:date="2021-05-17T14:20:00Z">
        <w:r w:rsidR="00DD2D33">
          <w:rPr>
            <w:bCs/>
          </w:rPr>
          <w:t>s</w:t>
        </w:r>
      </w:ins>
      <w:r>
        <w:rPr>
          <w:bCs/>
        </w:rPr>
        <w:t xml:space="preserve"> Service Exchange) ist ein Programm für junge Erwachsene im Studium, der Ausbildung oder am Berufsanfang. Hier geht es um Auslandserfahrungen im Beruf. Bewerbungen sind jederzeit möglich, da stets individuell vermittelt wird und die Teilnehmer volljährig sind.</w:t>
      </w:r>
    </w:p>
    <w:p w14:paraId="191AFE34" w14:textId="77777777" w:rsidR="00137D3C" w:rsidRPr="00137D3C" w:rsidRDefault="00137D3C" w:rsidP="009F30A9">
      <w:pPr>
        <w:spacing w:before="120"/>
        <w:ind w:right="1979"/>
        <w:rPr>
          <w:bCs/>
        </w:rPr>
      </w:pPr>
      <w:r>
        <w:rPr>
          <w:b/>
        </w:rPr>
        <w:t xml:space="preserve">Camps </w:t>
      </w:r>
      <w:r>
        <w:rPr>
          <w:bCs/>
        </w:rPr>
        <w:t>sind stets international und richten sich an spezielle Zielgruppen. Die jeweiligen Inhalte und Teilnahmebedingungen sind auf der Jugenddienst-Website ausgeschrieben.</w:t>
      </w:r>
    </w:p>
    <w:p w14:paraId="797A0125" w14:textId="77777777" w:rsidR="00353FA3" w:rsidRDefault="00353FA3" w:rsidP="009F30A9">
      <w:pPr>
        <w:spacing w:before="120"/>
        <w:ind w:right="1979"/>
        <w:rPr>
          <w:ins w:id="35" w:author="Daniela Singer" w:date="2021-06-01T19:29:00Z"/>
          <w:b/>
        </w:rPr>
      </w:pPr>
    </w:p>
    <w:p w14:paraId="3B96BDB3" w14:textId="77777777" w:rsidR="00444738" w:rsidRDefault="00444738" w:rsidP="009F30A9">
      <w:pPr>
        <w:spacing w:before="120"/>
        <w:ind w:right="1979"/>
        <w:rPr>
          <w:b/>
        </w:rPr>
      </w:pPr>
      <w:r>
        <w:rPr>
          <w:b/>
        </w:rPr>
        <w:t xml:space="preserve">Kontakt und weitere Informationen: </w:t>
      </w:r>
    </w:p>
    <w:p w14:paraId="20F84755" w14:textId="6CAA4891" w:rsidR="002F2F0E" w:rsidRPr="00612D5F" w:rsidDel="00612D5F" w:rsidRDefault="009F30A9">
      <w:pPr>
        <w:pStyle w:val="Textkrper"/>
        <w:kinsoku w:val="0"/>
        <w:overflowPunct w:val="0"/>
        <w:spacing w:line="240" w:lineRule="auto"/>
        <w:ind w:left="0"/>
        <w:jc w:val="both"/>
        <w:rPr>
          <w:del w:id="36" w:author="Claudia Sprakel" w:date="2022-04-08T11:27:00Z"/>
          <w:rStyle w:val="apple-converted-space"/>
          <w:szCs w:val="22"/>
          <w:rPrChange w:id="37" w:author="Claudia Sprakel" w:date="2022-04-08T11:26:00Z">
            <w:rPr>
              <w:del w:id="38" w:author="Claudia Sprakel" w:date="2022-04-08T11:27:00Z"/>
              <w:rStyle w:val="apple-converted-space"/>
              <w:szCs w:val="22"/>
            </w:rPr>
          </w:rPrChange>
        </w:rPr>
        <w:pPrChange w:id="39" w:author="Claudia Sprakel" w:date="2022-04-08T11:27:00Z">
          <w:pPr>
            <w:spacing w:before="120"/>
            <w:ind w:right="1978"/>
          </w:pPr>
        </w:pPrChange>
      </w:pPr>
      <w:r w:rsidRPr="00612D5F">
        <w:rPr>
          <w:szCs w:val="22"/>
          <w:rPrChange w:id="40" w:author="Claudia Sprakel" w:date="2022-04-08T11:26:00Z">
            <w:rPr/>
          </w:rPrChange>
        </w:rPr>
        <w:t xml:space="preserve">Wer Interesse an einem Schüleraustausch über Rotary hat, meldet sich </w:t>
      </w:r>
      <w:r w:rsidR="00F61EEB" w:rsidRPr="00612D5F">
        <w:rPr>
          <w:szCs w:val="22"/>
          <w:rPrChange w:id="41" w:author="Claudia Sprakel" w:date="2022-04-08T11:26:00Z">
            <w:rPr/>
          </w:rPrChange>
        </w:rPr>
        <w:t xml:space="preserve">in </w:t>
      </w:r>
      <w:ins w:id="42" w:author="Daniela Singer" w:date="2021-05-16T20:45:00Z">
        <w:r w:rsidR="00870005" w:rsidRPr="00612D5F">
          <w:rPr>
            <w:szCs w:val="22"/>
            <w:rPrChange w:id="43" w:author="Claudia Sprakel" w:date="2022-04-08T11:26:00Z">
              <w:rPr/>
            </w:rPrChange>
          </w:rPr>
          <w:t xml:space="preserve">seiner Region </w:t>
        </w:r>
      </w:ins>
      <w:del w:id="44" w:author="Daniela Singer" w:date="2021-05-16T20:45:00Z">
        <w:r w:rsidR="00BF39B3" w:rsidRPr="00612D5F" w:rsidDel="00870005">
          <w:rPr>
            <w:szCs w:val="22"/>
            <w:rPrChange w:id="45" w:author="Claudia Sprakel" w:date="2022-04-08T11:26:00Z">
              <w:rPr/>
            </w:rPrChange>
          </w:rPr>
          <w:delText>(</w:delText>
        </w:r>
        <w:r w:rsidR="00BF39B3" w:rsidRPr="00612D5F" w:rsidDel="00870005">
          <w:rPr>
            <w:color w:val="FF0000"/>
            <w:szCs w:val="22"/>
            <w:rPrChange w:id="46" w:author="Claudia Sprakel" w:date="2022-04-08T11:26:00Z">
              <w:rPr>
                <w:color w:val="FF0000"/>
              </w:rPr>
            </w:rPrChange>
          </w:rPr>
          <w:delText>Region/Stadt)</w:delText>
        </w:r>
        <w:r w:rsidR="00F61EEB" w:rsidRPr="00612D5F" w:rsidDel="00870005">
          <w:rPr>
            <w:szCs w:val="22"/>
            <w:rPrChange w:id="47" w:author="Claudia Sprakel" w:date="2022-04-08T11:26:00Z">
              <w:rPr/>
            </w:rPrChange>
          </w:rPr>
          <w:delText xml:space="preserve"> </w:delText>
        </w:r>
      </w:del>
      <w:r w:rsidR="00F61EEB" w:rsidRPr="00612D5F">
        <w:rPr>
          <w:szCs w:val="22"/>
          <w:rPrChange w:id="48" w:author="Claudia Sprakel" w:date="2022-04-08T11:26:00Z">
            <w:rPr/>
          </w:rPrChange>
        </w:rPr>
        <w:t>bei</w:t>
      </w:r>
      <w:r w:rsidR="000E6876" w:rsidRPr="00612D5F">
        <w:rPr>
          <w:szCs w:val="22"/>
          <w:rPrChange w:id="49" w:author="Claudia Sprakel" w:date="2022-04-08T11:26:00Z">
            <w:rPr/>
          </w:rPrChange>
        </w:rPr>
        <w:t xml:space="preserve"> einem der </w:t>
      </w:r>
      <w:r w:rsidRPr="00612D5F">
        <w:rPr>
          <w:szCs w:val="22"/>
          <w:rPrChange w:id="50" w:author="Claudia Sprakel" w:date="2022-04-08T11:26:00Z">
            <w:rPr/>
          </w:rPrChange>
        </w:rPr>
        <w:t>Rotary-Club</w:t>
      </w:r>
      <w:r w:rsidR="000E6876" w:rsidRPr="00612D5F">
        <w:rPr>
          <w:szCs w:val="22"/>
          <w:rPrChange w:id="51" w:author="Claudia Sprakel" w:date="2022-04-08T11:26:00Z">
            <w:rPr/>
          </w:rPrChange>
        </w:rPr>
        <w:t>s</w:t>
      </w:r>
      <w:ins w:id="52" w:author="Daniela Singer" w:date="2021-05-16T20:46:00Z">
        <w:r w:rsidR="00870005" w:rsidRPr="00612D5F">
          <w:rPr>
            <w:szCs w:val="22"/>
            <w:rPrChange w:id="53" w:author="Claudia Sprakel" w:date="2022-04-08T11:26:00Z">
              <w:rPr/>
            </w:rPrChange>
          </w:rPr>
          <w:t xml:space="preserve">, Infos und eine </w:t>
        </w:r>
      </w:ins>
      <w:ins w:id="54" w:author="Daniela Singer" w:date="2021-05-16T20:47:00Z">
        <w:r w:rsidR="00870005" w:rsidRPr="00612D5F">
          <w:rPr>
            <w:szCs w:val="22"/>
            <w:rPrChange w:id="55" w:author="Claudia Sprakel" w:date="2022-04-08T11:26:00Z">
              <w:rPr/>
            </w:rPrChange>
          </w:rPr>
          <w:t>Club-</w:t>
        </w:r>
      </w:ins>
      <w:ins w:id="56" w:author="Daniela Singer" w:date="2021-05-16T20:46:00Z">
        <w:r w:rsidR="00870005" w:rsidRPr="00612D5F">
          <w:rPr>
            <w:szCs w:val="22"/>
            <w:rPrChange w:id="57" w:author="Claudia Sprakel" w:date="2022-04-08T11:26:00Z">
              <w:rPr/>
            </w:rPrChange>
          </w:rPr>
          <w:t xml:space="preserve">Übersicht </w:t>
        </w:r>
      </w:ins>
      <w:ins w:id="58" w:author="Daniela Singer" w:date="2021-05-16T20:47:00Z">
        <w:r w:rsidR="00870005" w:rsidRPr="00612D5F">
          <w:rPr>
            <w:szCs w:val="22"/>
            <w:rPrChange w:id="59" w:author="Claudia Sprakel" w:date="2022-04-08T11:26:00Z">
              <w:rPr/>
            </w:rPrChange>
          </w:rPr>
          <w:t xml:space="preserve">ist </w:t>
        </w:r>
      </w:ins>
      <w:ins w:id="60" w:author="Daniela Singer" w:date="2021-05-16T20:46:00Z">
        <w:r w:rsidR="00870005" w:rsidRPr="00612D5F">
          <w:rPr>
            <w:szCs w:val="22"/>
            <w:rPrChange w:id="61" w:author="Claudia Sprakel" w:date="2022-04-08T11:26:00Z">
              <w:rPr/>
            </w:rPrChange>
          </w:rPr>
          <w:t>auch auf www.rotary-j</w:t>
        </w:r>
      </w:ins>
      <w:ins w:id="62" w:author="Daniela Singer" w:date="2021-05-16T20:47:00Z">
        <w:r w:rsidR="00870005" w:rsidRPr="00612D5F">
          <w:rPr>
            <w:szCs w:val="22"/>
            <w:rPrChange w:id="63" w:author="Claudia Sprakel" w:date="2022-04-08T11:26:00Z">
              <w:rPr/>
            </w:rPrChange>
          </w:rPr>
          <w:t>ugenddienst.de</w:t>
        </w:r>
      </w:ins>
      <w:del w:id="64" w:author="Daniela Singer" w:date="2021-05-16T20:46:00Z">
        <w:r w:rsidR="00F61EEB" w:rsidRPr="00612D5F" w:rsidDel="00870005">
          <w:rPr>
            <w:szCs w:val="22"/>
            <w:rPrChange w:id="65" w:author="Claudia Sprakel" w:date="2022-04-08T11:26:00Z">
              <w:rPr/>
            </w:rPrChange>
          </w:rPr>
          <w:delText xml:space="preserve"> </w:delText>
        </w:r>
        <w:r w:rsidR="00BF39B3" w:rsidRPr="00612D5F" w:rsidDel="00870005">
          <w:rPr>
            <w:color w:val="FF0000"/>
            <w:szCs w:val="22"/>
            <w:rPrChange w:id="66" w:author="Claudia Sprakel" w:date="2022-04-08T11:26:00Z">
              <w:rPr>
                <w:color w:val="FF0000"/>
              </w:rPr>
            </w:rPrChange>
          </w:rPr>
          <w:delText>(</w:delText>
        </w:r>
        <w:r w:rsidR="00F61EEB" w:rsidRPr="00612D5F" w:rsidDel="00870005">
          <w:rPr>
            <w:color w:val="FF0000"/>
            <w:szCs w:val="22"/>
            <w:rPrChange w:id="67" w:author="Claudia Sprakel" w:date="2022-04-08T11:26:00Z">
              <w:rPr>
                <w:color w:val="FF0000"/>
              </w:rPr>
            </w:rPrChange>
          </w:rPr>
          <w:delText xml:space="preserve">oder direkt bei </w:delText>
        </w:r>
        <w:r w:rsidR="00BF39B3" w:rsidRPr="00612D5F" w:rsidDel="00870005">
          <w:rPr>
            <w:color w:val="FF0000"/>
            <w:szCs w:val="22"/>
            <w:rPrChange w:id="68" w:author="Claudia Sprakel" w:date="2022-04-08T11:26:00Z">
              <w:rPr>
                <w:color w:val="FF0000"/>
              </w:rPr>
            </w:rPrChange>
          </w:rPr>
          <w:delText>???)</w:delText>
        </w:r>
      </w:del>
      <w:r w:rsidR="00BF39B3" w:rsidRPr="00612D5F">
        <w:rPr>
          <w:color w:val="FF0000"/>
          <w:szCs w:val="22"/>
          <w:rPrChange w:id="69" w:author="Claudia Sprakel" w:date="2022-04-08T11:26:00Z">
            <w:rPr>
              <w:color w:val="FF0000"/>
            </w:rPr>
          </w:rPrChange>
        </w:rPr>
        <w:t>.</w:t>
      </w:r>
      <w:r w:rsidR="002F2F0E" w:rsidRPr="00612D5F">
        <w:rPr>
          <w:color w:val="000000"/>
          <w:szCs w:val="22"/>
        </w:rPr>
        <w:t xml:space="preserve"> Wer an der Info-Veranstaltung teilnehmen möchte, kann sich auf der </w:t>
      </w:r>
      <w:del w:id="70" w:author="Claudia Sprakel" w:date="2022-04-08T11:25:00Z">
        <w:r w:rsidR="002F2F0E" w:rsidRPr="00612D5F" w:rsidDel="00612D5F">
          <w:rPr>
            <w:color w:val="000000"/>
            <w:szCs w:val="22"/>
          </w:rPr>
          <w:delText>Veranstaltungswebsite</w:delText>
        </w:r>
        <w:r w:rsidR="002F2F0E" w:rsidRPr="00612D5F" w:rsidDel="00612D5F">
          <w:rPr>
            <w:rStyle w:val="apple-converted-space"/>
            <w:color w:val="000000"/>
            <w:szCs w:val="22"/>
          </w:rPr>
          <w:delText> </w:delText>
        </w:r>
      </w:del>
      <w:ins w:id="71" w:author="Claudia Sprakel" w:date="2022-04-08T11:25:00Z">
        <w:r w:rsidR="00612D5F" w:rsidRPr="00612D5F">
          <w:rPr>
            <w:color w:val="000000"/>
            <w:szCs w:val="22"/>
          </w:rPr>
          <w:t>Webseite</w:t>
        </w:r>
        <w:r w:rsidR="00612D5F" w:rsidRPr="00612D5F">
          <w:rPr>
            <w:rStyle w:val="apple-converted-space"/>
            <w:color w:val="000000"/>
            <w:szCs w:val="22"/>
          </w:rPr>
          <w:t> </w:t>
        </w:r>
      </w:ins>
      <w:ins w:id="72" w:author="Claudia Sprakel" w:date="2022-04-08T11:26:00Z">
        <w:r w:rsidR="00612D5F">
          <w:rPr>
            <w:szCs w:val="22"/>
          </w:rPr>
          <w:fldChar w:fldCharType="begin"/>
        </w:r>
        <w:r w:rsidR="00612D5F">
          <w:rPr>
            <w:sz w:val="22"/>
            <w:szCs w:val="22"/>
          </w:rPr>
          <w:instrText xml:space="preserve"> HYPERLINK "</w:instrText>
        </w:r>
        <w:r w:rsidR="00612D5F" w:rsidRPr="00612D5F">
          <w:rPr>
            <w:szCs w:val="22"/>
            <w:rPrChange w:id="73" w:author="Claudia Sprakel" w:date="2022-04-08T11:26:00Z">
              <w:rPr/>
            </w:rPrChange>
          </w:rPr>
          <w:instrText>https://bit.ly/die-welt-erleben-mit-rotary</w:instrText>
        </w:r>
        <w:r w:rsidR="00612D5F">
          <w:rPr>
            <w:sz w:val="22"/>
            <w:szCs w:val="22"/>
          </w:rPr>
          <w:instrText xml:space="preserve">" </w:instrText>
        </w:r>
        <w:r w:rsidR="00612D5F">
          <w:rPr>
            <w:szCs w:val="22"/>
          </w:rPr>
          <w:fldChar w:fldCharType="separate"/>
        </w:r>
        <w:r w:rsidR="00612D5F" w:rsidRPr="003C5835">
          <w:rPr>
            <w:rStyle w:val="Hyperlink"/>
            <w:szCs w:val="22"/>
            <w:rPrChange w:id="74" w:author="Claudia Sprakel" w:date="2022-04-08T11:26:00Z">
              <w:rPr/>
            </w:rPrChange>
          </w:rPr>
          <w:t>https://bit.ly/die-welt-erleben-mit-rotary</w:t>
        </w:r>
        <w:r w:rsidR="00612D5F">
          <w:rPr>
            <w:szCs w:val="22"/>
          </w:rPr>
          <w:fldChar w:fldCharType="end"/>
        </w:r>
        <w:r w:rsidR="00612D5F">
          <w:rPr>
            <w:rFonts w:cs="Times New Roman"/>
            <w:sz w:val="22"/>
            <w:szCs w:val="22"/>
          </w:rPr>
          <w:t xml:space="preserve"> d</w:t>
        </w:r>
      </w:ins>
      <w:del w:id="75" w:author="Claudia Sprakel" w:date="2022-04-08T11:26:00Z">
        <w:r w:rsidR="004F4370" w:rsidRPr="00612D5F" w:rsidDel="00612D5F">
          <w:rPr>
            <w:szCs w:val="22"/>
            <w:rPrChange w:id="76" w:author="Claudia Sprakel" w:date="2022-04-08T11:26:00Z">
              <w:rPr/>
            </w:rPrChange>
          </w:rPr>
          <w:fldChar w:fldCharType="begin"/>
        </w:r>
        <w:r w:rsidR="004F4370" w:rsidRPr="00612D5F" w:rsidDel="00612D5F">
          <w:rPr>
            <w:szCs w:val="22"/>
            <w:rPrChange w:id="77" w:author="Claudia Sprakel" w:date="2022-04-08T11:26:00Z">
              <w:rPr/>
            </w:rPrChange>
          </w:rPr>
          <w:delInstrText xml:space="preserve"> HYPERLINK "http://www.die-welt-erleben-mit-rotary.de" </w:delInstrText>
        </w:r>
        <w:r w:rsidR="004F4370" w:rsidRPr="00612D5F" w:rsidDel="00612D5F">
          <w:rPr>
            <w:szCs w:val="22"/>
            <w:rPrChange w:id="78" w:author="Claudia Sprakel" w:date="2022-04-08T11:26:00Z">
              <w:rPr>
                <w:rStyle w:val="Hyperlink"/>
                <w:rFonts w:cs="Arial"/>
                <w:b/>
                <w:bCs/>
                <w:szCs w:val="22"/>
              </w:rPr>
            </w:rPrChange>
          </w:rPr>
          <w:fldChar w:fldCharType="separate"/>
        </w:r>
        <w:r w:rsidR="002F2F0E" w:rsidRPr="00612D5F" w:rsidDel="00612D5F">
          <w:rPr>
            <w:rStyle w:val="Hyperlink"/>
            <w:b/>
            <w:bCs/>
            <w:szCs w:val="22"/>
          </w:rPr>
          <w:delText>www.die-welt-erleben-mit-rotary.de</w:delText>
        </w:r>
        <w:r w:rsidR="004F4370" w:rsidRPr="00612D5F" w:rsidDel="00612D5F">
          <w:rPr>
            <w:rStyle w:val="Hyperlink"/>
            <w:b/>
            <w:bCs/>
            <w:szCs w:val="22"/>
            <w:rPrChange w:id="79" w:author="Claudia Sprakel" w:date="2022-04-08T11:26:00Z">
              <w:rPr>
                <w:rStyle w:val="Hyperlink"/>
                <w:rFonts w:cs="Arial"/>
                <w:b/>
                <w:bCs/>
                <w:szCs w:val="22"/>
              </w:rPr>
            </w:rPrChange>
          </w:rPr>
          <w:fldChar w:fldCharType="end"/>
        </w:r>
        <w:r w:rsidR="002F2F0E" w:rsidRPr="00612D5F" w:rsidDel="00612D5F">
          <w:rPr>
            <w:rStyle w:val="apple-converted-space"/>
            <w:color w:val="000000"/>
            <w:szCs w:val="22"/>
          </w:rPr>
          <w:delText> d</w:delText>
        </w:r>
      </w:del>
      <w:r w:rsidR="002F2F0E" w:rsidRPr="00612D5F">
        <w:rPr>
          <w:rStyle w:val="apple-converted-space"/>
          <w:color w:val="000000"/>
          <w:szCs w:val="22"/>
        </w:rPr>
        <w:t>irekt anmelden – und bekommt rechtzeitig einen Link zugesandt.</w:t>
      </w:r>
    </w:p>
    <w:p w14:paraId="6FD55068" w14:textId="77777777" w:rsidR="00F61EEB" w:rsidDel="00612D5F" w:rsidRDefault="00F61EEB" w:rsidP="009F30A9">
      <w:pPr>
        <w:spacing w:before="120"/>
        <w:ind w:right="1979"/>
        <w:rPr>
          <w:del w:id="80" w:author="Claudia Sprakel" w:date="2022-04-08T11:27:00Z"/>
        </w:rPr>
      </w:pPr>
    </w:p>
    <w:p w14:paraId="657A9F63" w14:textId="1FA24554" w:rsidR="00DA30F4" w:rsidDel="00612D5F" w:rsidRDefault="00152880" w:rsidP="007D6475">
      <w:pPr>
        <w:spacing w:before="120"/>
        <w:ind w:right="1979"/>
        <w:rPr>
          <w:del w:id="81" w:author="Claudia Sprakel" w:date="2022-04-08T11:27:00Z"/>
          <w:i/>
        </w:rPr>
      </w:pPr>
      <w:del w:id="82" w:author="Claudia Sprakel" w:date="2022-04-08T11:27:00Z">
        <w:r w:rsidRPr="00497233" w:rsidDel="00612D5F">
          <w:rPr>
            <w:i/>
          </w:rPr>
          <w:delText>Bildunterschrift:</w:delText>
        </w:r>
        <w:r w:rsidR="00497233" w:rsidRPr="00497233" w:rsidDel="00612D5F">
          <w:rPr>
            <w:i/>
          </w:rPr>
          <w:delText xml:space="preserve"> </w:delText>
        </w:r>
      </w:del>
    </w:p>
    <w:p w14:paraId="2C4191AD" w14:textId="77777777" w:rsidR="00152880" w:rsidRPr="00DA30F4" w:rsidRDefault="00152880">
      <w:pPr>
        <w:pStyle w:val="Textkrper"/>
        <w:kinsoku w:val="0"/>
        <w:overflowPunct w:val="0"/>
        <w:spacing w:line="240" w:lineRule="auto"/>
        <w:ind w:left="0"/>
        <w:jc w:val="both"/>
        <w:pPrChange w:id="83" w:author="Claudia Sprakel" w:date="2022-04-08T11:27:00Z">
          <w:pPr>
            <w:spacing w:before="120"/>
            <w:ind w:right="1979"/>
          </w:pPr>
        </w:pPrChange>
      </w:pPr>
    </w:p>
    <w:sectPr w:rsidR="00152880" w:rsidRPr="00DA30F4" w:rsidSect="009F30A9">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383240"/>
    <w:multiLevelType w:val="multilevel"/>
    <w:tmpl w:val="E410B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aniela Singer">
    <w15:presenceInfo w15:providerId="AD" w15:userId="S-1-5-21-2193047707-3147910246-3029958963-1609"/>
  </w15:person>
  <w15:person w15:author="Claudia Sprakel">
    <w15:presenceInfo w15:providerId="Windows Live" w15:userId="171c5c01857a4608"/>
  </w15:person>
  <w15:person w15:author="Helmut Lanfermann">
    <w15:presenceInfo w15:providerId="Windows Live" w15:userId="79be77903aecae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5"/>
  <w:embedSystemFonts/>
  <w:proofState w:spelling="clean" w:grammar="clean"/>
  <w:trackRevisions/>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ECF"/>
    <w:rsid w:val="00093BF5"/>
    <w:rsid w:val="000E6876"/>
    <w:rsid w:val="00134D46"/>
    <w:rsid w:val="00137D3C"/>
    <w:rsid w:val="00152880"/>
    <w:rsid w:val="00184CF6"/>
    <w:rsid w:val="002F2F0E"/>
    <w:rsid w:val="00353FA3"/>
    <w:rsid w:val="00434ECF"/>
    <w:rsid w:val="00444738"/>
    <w:rsid w:val="00497233"/>
    <w:rsid w:val="004F4370"/>
    <w:rsid w:val="0059037E"/>
    <w:rsid w:val="00612D5F"/>
    <w:rsid w:val="00670523"/>
    <w:rsid w:val="00723B69"/>
    <w:rsid w:val="007D6475"/>
    <w:rsid w:val="008079F4"/>
    <w:rsid w:val="00870005"/>
    <w:rsid w:val="008B4F18"/>
    <w:rsid w:val="009F1D55"/>
    <w:rsid w:val="009F30A9"/>
    <w:rsid w:val="00A01A89"/>
    <w:rsid w:val="00A177AA"/>
    <w:rsid w:val="00AD4C57"/>
    <w:rsid w:val="00B1497A"/>
    <w:rsid w:val="00B3517B"/>
    <w:rsid w:val="00B52557"/>
    <w:rsid w:val="00BF263C"/>
    <w:rsid w:val="00BF39B3"/>
    <w:rsid w:val="00C834D4"/>
    <w:rsid w:val="00D36658"/>
    <w:rsid w:val="00DA30F4"/>
    <w:rsid w:val="00DD0B2A"/>
    <w:rsid w:val="00DD2D33"/>
    <w:rsid w:val="00E5615C"/>
    <w:rsid w:val="00F17C96"/>
    <w:rsid w:val="00F2766B"/>
    <w:rsid w:val="00F61EE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DFE3193"/>
  <w14:defaultImageDpi w14:val="300"/>
  <w15:docId w15:val="{278DB7A0-6E68-1A42-B357-1D4B8518E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rieftxt">
    <w:name w:val="Brief txt"/>
    <w:basedOn w:val="Standard"/>
    <w:rsid w:val="000639B9"/>
    <w:pPr>
      <w:spacing w:before="120" w:after="120" w:line="360" w:lineRule="atLeast"/>
    </w:pPr>
  </w:style>
  <w:style w:type="paragraph" w:customStyle="1" w:styleId="Buchtexte">
    <w:name w:val="Buchtexte"/>
    <w:basedOn w:val="Standard"/>
    <w:rsid w:val="000639B9"/>
    <w:pPr>
      <w:spacing w:before="120" w:after="120" w:line="360" w:lineRule="atLeast"/>
    </w:pPr>
  </w:style>
  <w:style w:type="character" w:styleId="Hyperlink">
    <w:name w:val="Hyperlink"/>
    <w:rsid w:val="008E784A"/>
    <w:rPr>
      <w:color w:val="0000FF"/>
      <w:u w:val="single"/>
    </w:rPr>
  </w:style>
  <w:style w:type="paragraph" w:styleId="StandardWeb">
    <w:name w:val="Normal (Web)"/>
    <w:basedOn w:val="Standard"/>
    <w:uiPriority w:val="99"/>
    <w:unhideWhenUsed/>
    <w:rsid w:val="00B52557"/>
    <w:pPr>
      <w:spacing w:before="100" w:beforeAutospacing="1" w:after="100" w:afterAutospacing="1"/>
    </w:pPr>
    <w:rPr>
      <w:rFonts w:ascii="Times New Roman" w:hAnsi="Times New Roman"/>
      <w:sz w:val="24"/>
    </w:rPr>
  </w:style>
  <w:style w:type="character" w:customStyle="1" w:styleId="apple-converted-space">
    <w:name w:val="apple-converted-space"/>
    <w:basedOn w:val="Absatz-Standardschriftart"/>
    <w:rsid w:val="00B52557"/>
  </w:style>
  <w:style w:type="character" w:styleId="Fett">
    <w:name w:val="Strong"/>
    <w:basedOn w:val="Absatz-Standardschriftart"/>
    <w:uiPriority w:val="22"/>
    <w:qFormat/>
    <w:rsid w:val="00B52557"/>
    <w:rPr>
      <w:b/>
      <w:bCs/>
    </w:rPr>
  </w:style>
  <w:style w:type="character" w:customStyle="1" w:styleId="NichtaufgelsteErwhnung1">
    <w:name w:val="Nicht aufgelöste Erwähnung1"/>
    <w:basedOn w:val="Absatz-Standardschriftart"/>
    <w:uiPriority w:val="99"/>
    <w:semiHidden/>
    <w:unhideWhenUsed/>
    <w:rsid w:val="002F2F0E"/>
    <w:rPr>
      <w:color w:val="605E5C"/>
      <w:shd w:val="clear" w:color="auto" w:fill="E1DFDD"/>
    </w:rPr>
  </w:style>
  <w:style w:type="paragraph" w:styleId="berarbeitung">
    <w:name w:val="Revision"/>
    <w:hidden/>
    <w:uiPriority w:val="99"/>
    <w:semiHidden/>
    <w:rsid w:val="00093BF5"/>
    <w:rPr>
      <w:rFonts w:ascii="Arial" w:hAnsi="Arial"/>
      <w:sz w:val="22"/>
      <w:szCs w:val="24"/>
    </w:rPr>
  </w:style>
  <w:style w:type="paragraph" w:styleId="Sprechblasentext">
    <w:name w:val="Balloon Text"/>
    <w:basedOn w:val="Standard"/>
    <w:link w:val="SprechblasentextZchn"/>
    <w:uiPriority w:val="99"/>
    <w:semiHidden/>
    <w:unhideWhenUsed/>
    <w:rsid w:val="00093BF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93BF5"/>
    <w:rPr>
      <w:rFonts w:ascii="Segoe UI" w:hAnsi="Segoe UI" w:cs="Segoe UI"/>
      <w:sz w:val="18"/>
      <w:szCs w:val="18"/>
    </w:rPr>
  </w:style>
  <w:style w:type="paragraph" w:styleId="Textkrper">
    <w:name w:val="Body Text"/>
    <w:basedOn w:val="Standard"/>
    <w:link w:val="TextkrperZchn"/>
    <w:uiPriority w:val="1"/>
    <w:qFormat/>
    <w:rsid w:val="00612D5F"/>
    <w:pPr>
      <w:autoSpaceDE w:val="0"/>
      <w:autoSpaceDN w:val="0"/>
      <w:adjustRightInd w:val="0"/>
      <w:spacing w:line="326" w:lineRule="exact"/>
      <w:ind w:left="115"/>
    </w:pPr>
    <w:rPr>
      <w:rFonts w:cs="Arial"/>
      <w:sz w:val="36"/>
      <w:szCs w:val="36"/>
    </w:rPr>
  </w:style>
  <w:style w:type="character" w:customStyle="1" w:styleId="TextkrperZchn">
    <w:name w:val="Textkörper Zchn"/>
    <w:basedOn w:val="Absatz-Standardschriftart"/>
    <w:link w:val="Textkrper"/>
    <w:uiPriority w:val="1"/>
    <w:rsid w:val="00612D5F"/>
    <w:rPr>
      <w:rFonts w:ascii="Arial" w:hAnsi="Arial" w:cs="Arial"/>
      <w:sz w:val="36"/>
      <w:szCs w:val="36"/>
    </w:rPr>
  </w:style>
  <w:style w:type="character" w:styleId="NichtaufgelsteErwhnung">
    <w:name w:val="Unresolved Mention"/>
    <w:basedOn w:val="Absatz-Standardschriftart"/>
    <w:uiPriority w:val="99"/>
    <w:semiHidden/>
    <w:unhideWhenUsed/>
    <w:rsid w:val="00612D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6250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otary-jugenddienst.de" TargetMode="Externa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746</Words>
  <Characters>4703</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Presseinformation</vt:lpstr>
    </vt:vector>
  </TitlesOfParts>
  <Company/>
  <LinksUpToDate>false</LinksUpToDate>
  <CharactersWithSpaces>5439</CharactersWithSpaces>
  <SharedDoc>false</SharedDoc>
  <HLinks>
    <vt:vector size="18" baseType="variant">
      <vt:variant>
        <vt:i4>7995398</vt:i4>
      </vt:variant>
      <vt:variant>
        <vt:i4>6</vt:i4>
      </vt:variant>
      <vt:variant>
        <vt:i4>0</vt:i4>
      </vt:variant>
      <vt:variant>
        <vt:i4>5</vt:i4>
      </vt:variant>
      <vt:variant>
        <vt:lpwstr>mailto:txt.kupfer@gmx.de</vt:lpwstr>
      </vt:variant>
      <vt:variant>
        <vt:lpwstr/>
      </vt:variant>
      <vt:variant>
        <vt:i4>655399</vt:i4>
      </vt:variant>
      <vt:variant>
        <vt:i4>3</vt:i4>
      </vt:variant>
      <vt:variant>
        <vt:i4>0</vt:i4>
      </vt:variant>
      <vt:variant>
        <vt:i4>5</vt:i4>
      </vt:variant>
      <vt:variant>
        <vt:lpwstr>http://www.rotary1880.org</vt:lpwstr>
      </vt:variant>
      <vt:variant>
        <vt:lpwstr/>
      </vt:variant>
      <vt:variant>
        <vt:i4>1114237</vt:i4>
      </vt:variant>
      <vt:variant>
        <vt:i4>0</vt:i4>
      </vt:variant>
      <vt:variant>
        <vt:i4>0</vt:i4>
      </vt:variant>
      <vt:variant>
        <vt:i4>5</vt:i4>
      </vt:variant>
      <vt:variant>
        <vt:lpwstr>http://www.rotary-jugenddienst.de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Carola Kupfer</dc:creator>
  <cp:keywords/>
  <cp:lastModifiedBy>Claudia Sprakel</cp:lastModifiedBy>
  <cp:revision>3</cp:revision>
  <cp:lastPrinted>2013-05-06T10:03:00Z</cp:lastPrinted>
  <dcterms:created xsi:type="dcterms:W3CDTF">2022-04-08T09:28:00Z</dcterms:created>
  <dcterms:modified xsi:type="dcterms:W3CDTF">2022-04-08T09:33:00Z</dcterms:modified>
</cp:coreProperties>
</file>